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816" w:rsidRPr="00236CE9" w:rsidRDefault="00D90816" w:rsidP="00D90816">
      <w:pPr>
        <w:jc w:val="left"/>
        <w:rPr>
          <w:rFonts w:ascii="黑体" w:eastAsia="黑体" w:hAnsi="宋体" w:cs="Times New Roman"/>
          <w:b/>
          <w:sz w:val="32"/>
          <w:szCs w:val="32"/>
        </w:rPr>
      </w:pPr>
      <w:r w:rsidRPr="00236CE9">
        <w:rPr>
          <w:rFonts w:ascii="黑体" w:eastAsia="黑体" w:hAnsi="宋体" w:cs="Times New Roman" w:hint="eastAsia"/>
          <w:b/>
          <w:sz w:val="32"/>
          <w:szCs w:val="32"/>
        </w:rPr>
        <w:t>附件</w:t>
      </w:r>
      <w:r w:rsidRPr="00236CE9">
        <w:rPr>
          <w:rFonts w:ascii="黑体" w:eastAsia="黑体" w:hAnsi="宋体" w:cs="Times New Roman"/>
          <w:b/>
          <w:sz w:val="32"/>
          <w:szCs w:val="32"/>
        </w:rPr>
        <w:t>5</w:t>
      </w:r>
    </w:p>
    <w:p w:rsidR="00D90816" w:rsidRPr="00D90816" w:rsidRDefault="00D90816" w:rsidP="00D90816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D90816">
        <w:rPr>
          <w:rFonts w:ascii="华文中宋" w:eastAsia="华文中宋" w:hAnsi="华文中宋" w:cs="Times New Roman" w:hint="eastAsia"/>
          <w:sz w:val="36"/>
          <w:szCs w:val="36"/>
        </w:rPr>
        <w:t>电子商务示范企业</w:t>
      </w:r>
      <w:r w:rsidR="00C94AF1">
        <w:rPr>
          <w:rFonts w:ascii="华文中宋" w:eastAsia="华文中宋" w:hAnsi="华文中宋" w:cs="Times New Roman" w:hint="eastAsia"/>
          <w:sz w:val="36"/>
          <w:szCs w:val="36"/>
        </w:rPr>
        <w:t>年度</w:t>
      </w:r>
      <w:r w:rsidRPr="00D90816">
        <w:rPr>
          <w:rFonts w:ascii="华文中宋" w:eastAsia="华文中宋" w:hAnsi="华文中宋" w:cs="Times New Roman" w:hint="eastAsia"/>
          <w:sz w:val="36"/>
          <w:szCs w:val="36"/>
        </w:rPr>
        <w:t>自评报告表</w:t>
      </w:r>
    </w:p>
    <w:p w:rsidR="00D90816" w:rsidRPr="00D90816" w:rsidRDefault="00D90816" w:rsidP="00D90816">
      <w:pPr>
        <w:spacing w:before="240"/>
        <w:jc w:val="left"/>
        <w:rPr>
          <w:rFonts w:ascii="宋体" w:eastAsia="宋体" w:hAnsi="宋体" w:cs="Times New Roman"/>
          <w:szCs w:val="21"/>
        </w:rPr>
      </w:pPr>
      <w:r w:rsidRPr="00D90816">
        <w:rPr>
          <w:rFonts w:ascii="宋体" w:eastAsia="宋体" w:hAnsi="宋体" w:cs="Times New Roman" w:hint="eastAsia"/>
          <w:sz w:val="28"/>
          <w:szCs w:val="28"/>
        </w:rPr>
        <w:t xml:space="preserve">                                      </w:t>
      </w:r>
      <w:r w:rsidRPr="00D90816">
        <w:rPr>
          <w:rFonts w:ascii="宋体" w:eastAsia="宋体" w:hAnsi="宋体" w:cs="Times New Roman" w:hint="eastAsia"/>
          <w:szCs w:val="21"/>
        </w:rPr>
        <w:t>填表时间：     年    月    日</w:t>
      </w:r>
    </w:p>
    <w:tbl>
      <w:tblPr>
        <w:tblW w:w="935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2"/>
        <w:gridCol w:w="709"/>
        <w:gridCol w:w="1645"/>
        <w:gridCol w:w="338"/>
        <w:gridCol w:w="567"/>
        <w:gridCol w:w="567"/>
        <w:gridCol w:w="94"/>
        <w:gridCol w:w="613"/>
        <w:gridCol w:w="146"/>
        <w:gridCol w:w="515"/>
        <w:gridCol w:w="614"/>
        <w:gridCol w:w="661"/>
        <w:gridCol w:w="1044"/>
      </w:tblGrid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企业名称</w:t>
            </w:r>
          </w:p>
        </w:tc>
        <w:tc>
          <w:tcPr>
            <w:tcW w:w="851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5"/>
                <w:szCs w:val="15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组织机构代码</w:t>
            </w:r>
          </w:p>
        </w:tc>
        <w:tc>
          <w:tcPr>
            <w:tcW w:w="1274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法定代表人</w:t>
            </w:r>
          </w:p>
        </w:tc>
        <w:tc>
          <w:tcPr>
            <w:tcW w:w="1705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企业网址</w:t>
            </w:r>
          </w:p>
        </w:tc>
        <w:tc>
          <w:tcPr>
            <w:tcW w:w="851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5"/>
                <w:szCs w:val="15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注册资本</w:t>
            </w:r>
          </w:p>
        </w:tc>
        <w:tc>
          <w:tcPr>
            <w:tcW w:w="1274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注册类型</w:t>
            </w:r>
          </w:p>
        </w:tc>
        <w:tc>
          <w:tcPr>
            <w:tcW w:w="1705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注册时间</w:t>
            </w:r>
          </w:p>
        </w:tc>
        <w:tc>
          <w:tcPr>
            <w:tcW w:w="851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5"/>
                <w:szCs w:val="15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电子商务业务开始时间</w:t>
            </w:r>
          </w:p>
        </w:tc>
        <w:tc>
          <w:tcPr>
            <w:tcW w:w="2980" w:type="dxa"/>
            <w:gridSpan w:val="5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90816" w:rsidRPr="00D90816" w:rsidTr="00236CE9">
        <w:trPr>
          <w:cantSplit/>
          <w:trHeight w:val="465"/>
          <w:jc w:val="center"/>
        </w:trPr>
        <w:tc>
          <w:tcPr>
            <w:tcW w:w="1701" w:type="dxa"/>
            <w:vMerge w:val="restart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企业联系人</w:t>
            </w:r>
          </w:p>
        </w:tc>
        <w:tc>
          <w:tcPr>
            <w:tcW w:w="851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姓名</w:t>
            </w:r>
          </w:p>
        </w:tc>
        <w:tc>
          <w:tcPr>
            <w:tcW w:w="1645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566" w:type="dxa"/>
            <w:gridSpan w:val="4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职务</w:t>
            </w:r>
          </w:p>
        </w:tc>
        <w:tc>
          <w:tcPr>
            <w:tcW w:w="1274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工作电话</w:t>
            </w:r>
          </w:p>
        </w:tc>
        <w:tc>
          <w:tcPr>
            <w:tcW w:w="1044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90816" w:rsidRPr="00D90816" w:rsidTr="00236CE9">
        <w:trPr>
          <w:cantSplit/>
          <w:jc w:val="center"/>
        </w:trPr>
        <w:tc>
          <w:tcPr>
            <w:tcW w:w="1701" w:type="dxa"/>
            <w:vMerge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手机</w:t>
            </w:r>
          </w:p>
        </w:tc>
        <w:tc>
          <w:tcPr>
            <w:tcW w:w="1645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566" w:type="dxa"/>
            <w:gridSpan w:val="4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传真</w:t>
            </w:r>
          </w:p>
        </w:tc>
        <w:tc>
          <w:tcPr>
            <w:tcW w:w="1274" w:type="dxa"/>
            <w:gridSpan w:val="3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电子邮件</w:t>
            </w:r>
          </w:p>
        </w:tc>
        <w:tc>
          <w:tcPr>
            <w:tcW w:w="1044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90816" w:rsidRPr="00D90816" w:rsidTr="00236CE9">
        <w:trPr>
          <w:trHeight w:val="1415"/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企业类型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网上零售企业     </w:t>
            </w:r>
            <w:bookmarkStart w:id="0" w:name="OLE_LINK10"/>
            <w:bookmarkStart w:id="1" w:name="OLE_LINK11"/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bookmarkEnd w:id="0"/>
            <w:bookmarkEnd w:id="1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网上批发企业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 xml:space="preserve">      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网络化服务企业   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电子商务服务企业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综合型电子商务企业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其他电子商务企业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bookmarkStart w:id="2" w:name="OLE_LINK12"/>
            <w:bookmarkStart w:id="3" w:name="OLE_LINK13"/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说明：企业申报的类型。</w:t>
            </w:r>
            <w:bookmarkEnd w:id="2"/>
            <w:bookmarkEnd w:id="3"/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网站</w:t>
            </w:r>
            <w:r w:rsidRPr="00D90816">
              <w:rPr>
                <w:rFonts w:ascii="宋体" w:eastAsia="宋体" w:hAnsi="宋体" w:cs="Damascus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日均浏览量（PV）________， 年增速_______</w:t>
            </w:r>
            <w:r w:rsidR="00075C89">
              <w:rPr>
                <w:rFonts w:ascii="宋体" w:eastAsia="宋体" w:hAnsi="宋体" w:cs="宋体" w:hint="eastAsia"/>
                <w:sz w:val="18"/>
                <w:szCs w:val="18"/>
              </w:rPr>
              <w:t>%。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注册个人用户数</w:t>
            </w:r>
            <w:bookmarkStart w:id="4" w:name="OLE_LINK61"/>
            <w:bookmarkStart w:id="5" w:name="OLE_LINK62"/>
            <w:bookmarkStart w:id="6" w:name="OLE_LINK1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_________，</w:t>
            </w:r>
            <w:bookmarkEnd w:id="4"/>
            <w:bookmarkEnd w:id="5"/>
            <w:bookmarkEnd w:id="6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年增速</w:t>
            </w:r>
            <w:bookmarkStart w:id="7" w:name="OLE_LINK63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_____%</w:t>
            </w:r>
            <w:bookmarkStart w:id="8" w:name="OLE_LINK64"/>
            <w:bookmarkStart w:id="9" w:name="OLE_LINK65"/>
            <w:bookmarkStart w:id="10" w:name="OLE_LINK69"/>
            <w:bookmarkEnd w:id="7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；注册企业用户数_______，年增速_____%</w:t>
            </w:r>
            <w:bookmarkEnd w:id="8"/>
            <w:bookmarkEnd w:id="9"/>
            <w:bookmarkEnd w:id="10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移动客户端情况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是否有移动客户端：</w:t>
            </w:r>
            <w:bookmarkStart w:id="11" w:name="OLE_LINK91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  <w:bookmarkEnd w:id="11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。移动客户端下载总量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_________；移动</w:t>
            </w:r>
            <w:proofErr w:type="gramStart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端注册</w:t>
            </w:r>
            <w:proofErr w:type="gramEnd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个人用户数</w:t>
            </w:r>
            <w:bookmarkStart w:id="12" w:name="OLE_LINK78"/>
            <w:bookmarkStart w:id="13" w:name="OLE_LINK79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</w:t>
            </w:r>
            <w:bookmarkStart w:id="14" w:name="OLE_LINK75"/>
            <w:bookmarkStart w:id="15" w:name="OLE_LINK76"/>
            <w:bookmarkStart w:id="16" w:name="OLE_LINK77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_______</w:t>
            </w:r>
            <w:bookmarkEnd w:id="14"/>
            <w:bookmarkEnd w:id="15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</w:t>
            </w:r>
            <w:bookmarkEnd w:id="12"/>
            <w:bookmarkEnd w:id="13"/>
            <w:bookmarkEnd w:id="16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，年增速</w:t>
            </w:r>
            <w:bookmarkStart w:id="17" w:name="OLE_LINK72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</w:t>
            </w:r>
            <w:bookmarkStart w:id="18" w:name="OLE_LINK70"/>
            <w:bookmarkStart w:id="19" w:name="OLE_LINK71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</w:t>
            </w:r>
            <w:bookmarkEnd w:id="17"/>
            <w:bookmarkEnd w:id="18"/>
            <w:bookmarkEnd w:id="19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%。企业用户数</w:t>
            </w:r>
            <w:bookmarkStart w:id="20" w:name="OLE_LINK73"/>
            <w:bookmarkStart w:id="21" w:name="OLE_LINK74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_________</w:t>
            </w:r>
            <w:bookmarkEnd w:id="20"/>
            <w:bookmarkEnd w:id="21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，年增速_____%；月均活跃用户数_________。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物流配送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方式</w:t>
            </w:r>
          </w:p>
        </w:tc>
        <w:tc>
          <w:tcPr>
            <w:tcW w:w="3401" w:type="dxa"/>
            <w:gridSpan w:val="5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自营，占所有物流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配送比重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</w:t>
            </w:r>
            <w:bookmarkStart w:id="22" w:name="OLE_LINK92"/>
            <w:bookmarkStart w:id="23" w:name="OLE_LINK93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</w:t>
            </w:r>
            <w:bookmarkEnd w:id="22"/>
            <w:bookmarkEnd w:id="23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_%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外包，占所有物流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配送比重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______%</w:t>
            </w:r>
          </w:p>
        </w:tc>
        <w:tc>
          <w:tcPr>
            <w:tcW w:w="1420" w:type="dxa"/>
            <w:gridSpan w:val="4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支付情况</w:t>
            </w:r>
          </w:p>
        </w:tc>
        <w:tc>
          <w:tcPr>
            <w:tcW w:w="2834" w:type="dxa"/>
            <w:gridSpan w:val="4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网上支付占总交易额比重____%</w:t>
            </w:r>
          </w:p>
        </w:tc>
      </w:tr>
      <w:tr w:rsidR="00D90816" w:rsidRPr="00D90816" w:rsidTr="00236CE9">
        <w:trPr>
          <w:trHeight w:val="758"/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企业资格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2834" w:type="dxa"/>
            <w:gridSpan w:val="4"/>
            <w:vAlign w:val="center"/>
          </w:tcPr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宋体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是否</w:t>
            </w:r>
            <w:r w:rsidRPr="00D90816">
              <w:rPr>
                <w:rFonts w:ascii="宋体" w:eastAsia="宋体" w:hAnsi="宋体" w:cs="Damascus" w:hint="eastAsia"/>
                <w:b/>
                <w:sz w:val="18"/>
                <w:szCs w:val="18"/>
              </w:rPr>
              <w:t>被认定为高新技术企业</w:t>
            </w: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bookmarkStart w:id="24" w:name="OLE_LINK21"/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bookmarkEnd w:id="2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是 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否</w:t>
            </w:r>
            <w:r w:rsidRPr="00D90816">
              <w:rPr>
                <w:rFonts w:ascii="宋体" w:eastAsia="宋体" w:hAnsi="宋体" w:cs="Damascus" w:hint="eastAsia"/>
                <w:sz w:val="18"/>
                <w:szCs w:val="18"/>
              </w:rPr>
              <w:t xml:space="preserve"> 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正在申请</w:t>
            </w:r>
          </w:p>
        </w:tc>
        <w:tc>
          <w:tcPr>
            <w:tcW w:w="1134" w:type="dxa"/>
            <w:gridSpan w:val="2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入驻园区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3687" w:type="dxa"/>
            <w:gridSpan w:val="7"/>
            <w:vAlign w:val="center"/>
          </w:tcPr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Damascus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是否入驻</w:t>
            </w:r>
            <w:r w:rsidRPr="00D90816">
              <w:rPr>
                <w:rFonts w:ascii="宋体" w:eastAsia="宋体" w:hAnsi="宋体" w:cs="Damascus" w:hint="eastAsia"/>
                <w:b/>
                <w:sz w:val="18"/>
                <w:szCs w:val="18"/>
              </w:rPr>
              <w:t>商务部电子商务示范基地</w:t>
            </w: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bookmarkStart w:id="25" w:name="OLE_LINK22"/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是 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否</w:t>
            </w:r>
            <w:bookmarkEnd w:id="25"/>
            <w:r w:rsidRPr="00D90816">
              <w:rPr>
                <w:rFonts w:ascii="宋体" w:eastAsia="宋体" w:hAnsi="宋体" w:cs="Damascus" w:hint="eastAsia"/>
                <w:sz w:val="18"/>
                <w:szCs w:val="18"/>
              </w:rPr>
              <w:t xml:space="preserve">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正在申请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企业上市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宋体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 xml:space="preserve">是否为上市企业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是  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否；</w:t>
            </w:r>
            <w:r w:rsidRPr="00D90816">
              <w:rPr>
                <w:rFonts w:ascii="宋体" w:eastAsia="宋体" w:hAnsi="宋体" w:cs="宋体" w:hint="eastAsia"/>
                <w:b/>
                <w:sz w:val="18"/>
                <w:szCs w:val="18"/>
              </w:rPr>
              <w:t>2017年底公司市值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 xml:space="preserve">  ________ 万元（单位：人民币）。</w:t>
            </w: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宋体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b/>
                <w:sz w:val="18"/>
                <w:szCs w:val="18"/>
              </w:rPr>
              <w:t xml:space="preserve">所在股市 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上海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深圳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香港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纽约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纳斯达克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伦敦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其他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</w:t>
            </w:r>
            <w:bookmarkStart w:id="26" w:name="OLE_LINK39"/>
            <w:bookmarkStart w:id="27" w:name="OLE_LINK40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</w:t>
            </w:r>
            <w:bookmarkEnd w:id="26"/>
            <w:bookmarkEnd w:id="27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A40E3B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基层</w:t>
            </w:r>
            <w:r w:rsidR="00D90816"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党组织建设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企业有党员</w:t>
            </w:r>
            <w:bookmarkStart w:id="28" w:name="_GoBack"/>
            <w:bookmarkEnd w:id="28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______人； 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是否设有党组织机构：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是否设有专职党组织负责人：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否； 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2017年共组织党建活动次数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______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次。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是否开展党组织亮标识、党员亮身份活动：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乡村振兴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是否具有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涉农电商业务</w:t>
            </w:r>
            <w:bookmarkStart w:id="29" w:name="OLE_LINK35"/>
            <w:bookmarkStart w:id="30" w:name="OLE_LINK36"/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:</w:t>
            </w:r>
            <w:bookmarkStart w:id="31" w:name="OLE_LINK32"/>
            <w:bookmarkStart w:id="32" w:name="OLE_LINK31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31"/>
            <w:bookmarkEnd w:id="32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否。 农村电商交易额______万元，其中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农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（林牧渔）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产品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上行的销售额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______万元；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业务覆盖</w:t>
            </w: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县，其中国家级贫困县____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。</w:t>
            </w:r>
          </w:p>
          <w:bookmarkEnd w:id="29"/>
          <w:bookmarkEnd w:id="30"/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建有农村电</w:t>
            </w:r>
            <w:proofErr w:type="gramStart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商服务</w:t>
            </w:r>
            <w:proofErr w:type="gramEnd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机构______</w:t>
            </w:r>
            <w:proofErr w:type="gramStart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，其中县级服务站_____</w:t>
            </w:r>
            <w:proofErr w:type="gramStart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覆盖___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国家级贫困县；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建有乡镇级站点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bookmarkStart w:id="33" w:name="OLE_LINK89"/>
            <w:bookmarkStart w:id="34" w:name="OLE_LINK90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bookmarkStart w:id="35" w:name="OLE_LINK168"/>
            <w:bookmarkStart w:id="36" w:name="OLE_LINK169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 </w:t>
            </w:r>
            <w:bookmarkEnd w:id="33"/>
            <w:bookmarkEnd w:id="34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bookmarkEnd w:id="35"/>
            <w:bookmarkEnd w:id="36"/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主要的功能包括：</w:t>
            </w:r>
            <w:bookmarkStart w:id="37" w:name="OLE_LINK330"/>
            <w:bookmarkStart w:id="38" w:name="OLE_LINK331"/>
            <w:bookmarkStart w:id="39" w:name="OLE_LINK199"/>
            <w:bookmarkStart w:id="40" w:name="OLE_LINK200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37"/>
            <w:bookmarkEnd w:id="38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物</w:t>
            </w:r>
            <w:bookmarkEnd w:id="39"/>
            <w:bookmarkEnd w:id="40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流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销售 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□售后服务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采购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培训   </w:t>
            </w:r>
            <w:bookmarkStart w:id="41" w:name="OLE_LINK111"/>
            <w:bookmarkStart w:id="42" w:name="OLE_LINK112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41"/>
            <w:bookmarkEnd w:id="42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其他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>。</w:t>
            </w: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扶贫方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式及成效：与____贫困县建立对口扶贫关系，建立_____贫困地区农产品网上销售渠道（特产馆等）,开发培育____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扶贫品牌；吸收农村就业人数_____名，□电商技能培训_____人次。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参加解决突发性农产品卖难问题_____次。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lastRenderedPageBreak/>
              <w:t>消费升级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企业独立发起的消费节庆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，</w:t>
            </w:r>
            <w:bookmarkStart w:id="43" w:name="OLE_LINK193"/>
            <w:bookmarkStart w:id="44" w:name="OLE_LINK194"/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实现销售额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（或交易额）_______万元</w:t>
            </w:r>
            <w:bookmarkEnd w:id="43"/>
            <w:bookmarkEnd w:id="4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</w:t>
            </w:r>
            <w:bookmarkStart w:id="45" w:name="OLE_LINK57"/>
            <w:bookmarkStart w:id="46" w:name="OLE_LINK58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同比增长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  <w:u w:val="single"/>
              </w:rPr>
              <w:t xml:space="preserve">  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  <w:bookmarkEnd w:id="45"/>
            <w:bookmarkEnd w:id="46"/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企业参与消费节庆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，实现销售额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（或交易额）_______万元，同比增长</w:t>
            </w:r>
            <w:bookmarkStart w:id="47" w:name="OLE_LINK59"/>
            <w:bookmarkStart w:id="48" w:name="OLE_LINK60"/>
            <w:r w:rsidRPr="00D90816">
              <w:rPr>
                <w:rFonts w:ascii="宋体" w:eastAsia="宋体" w:hAnsi="宋体" w:cs="Times New Roman" w:hint="eastAsia"/>
                <w:sz w:val="18"/>
                <w:szCs w:val="18"/>
                <w:u w:val="single"/>
              </w:rPr>
              <w:t xml:space="preserve">  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  <w:bookmarkEnd w:id="47"/>
            <w:bookmarkEnd w:id="48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2017年所售商品中，新增品牌____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其中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引进海外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品牌</w:t>
            </w:r>
            <w:bookmarkStart w:id="49" w:name="OLE_LINK164"/>
            <w:bookmarkStart w:id="50" w:name="OLE_LINK16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</w:t>
            </w:r>
            <w:bookmarkStart w:id="51" w:name="OLE_LINK225"/>
            <w:bookmarkStart w:id="52" w:name="OLE_LINK22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</w:t>
            </w:r>
            <w:bookmarkEnd w:id="51"/>
            <w:bookmarkEnd w:id="52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bookmarkEnd w:id="49"/>
            <w:bookmarkEnd w:id="50"/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，企业优选或自主定制品牌_____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；属绿色、环保、健康、智能等提升生活品质的品牌______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。平均客单价同比增长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  <w:u w:val="single"/>
              </w:rPr>
              <w:t xml:space="preserve">  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线上线下融合的实体门店数量（自营）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</w:t>
            </w:r>
            <w:bookmarkStart w:id="53" w:name="OLE_LINK312"/>
            <w:bookmarkStart w:id="54" w:name="OLE_LINK313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</w:t>
            </w:r>
            <w:bookmarkEnd w:id="53"/>
            <w:bookmarkEnd w:id="54"/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</w:t>
            </w:r>
            <w:bookmarkStart w:id="55" w:name="OLE_LINK314"/>
            <w:bookmarkStart w:id="56" w:name="OLE_LINK31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2017年新增__________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bookmarkEnd w:id="55"/>
            <w:bookmarkEnd w:id="56"/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sz w:val="18"/>
                <w:szCs w:val="18"/>
              </w:rPr>
              <w:t>线上线下融合的实体门店数量（合作）</w:t>
            </w:r>
            <w:bookmarkStart w:id="57" w:name="OLE_LINK106"/>
            <w:bookmarkStart w:id="58" w:name="OLE_LINK107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</w:t>
            </w:r>
            <w:bookmarkEnd w:id="57"/>
            <w:bookmarkEnd w:id="58"/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，2017年新增__________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是否应用绿色环保包装：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Del="002D39FB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境外市场拓展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是否具有跨境电商业务</w:t>
            </w:r>
            <w:bookmarkStart w:id="59" w:name="OLE_LINK55"/>
            <w:bookmarkStart w:id="60" w:name="OLE_LINK56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bookmarkStart w:id="61" w:name="OLE_LINK166"/>
            <w:bookmarkStart w:id="62" w:name="OLE_LINK167"/>
            <w:bookmarkStart w:id="63" w:name="OLE_LINK170"/>
            <w:bookmarkStart w:id="64" w:name="OLE_LINK26"/>
            <w:bookmarkStart w:id="65" w:name="OLE_LINK96"/>
            <w:bookmarkStart w:id="66" w:name="OLE_LINK97"/>
            <w:bookmarkStart w:id="67" w:name="OLE_LINK332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  <w:bookmarkEnd w:id="61"/>
            <w:bookmarkEnd w:id="62"/>
            <w:bookmarkEnd w:id="63"/>
            <w:bookmarkEnd w:id="64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；</w:t>
            </w:r>
            <w:bookmarkEnd w:id="59"/>
            <w:bookmarkEnd w:id="60"/>
            <w:bookmarkEnd w:id="65"/>
            <w:bookmarkEnd w:id="66"/>
            <w:bookmarkEnd w:id="67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进出口类型：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跨境进口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跨境出口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兼有。</w:t>
            </w:r>
          </w:p>
          <w:p w:rsidR="00D90816" w:rsidRPr="00D90816" w:rsidRDefault="00D90816" w:rsidP="00D90816">
            <w:pPr>
              <w:widowControl/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2017年实现跨境出口</w:t>
            </w:r>
            <w:bookmarkStart w:id="68" w:name="OLE_LINK195"/>
            <w:bookmarkStart w:id="69" w:name="OLE_LINK19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销售额（或交易额）_</w:t>
            </w:r>
            <w:bookmarkStart w:id="70" w:name="OLE_LINK318"/>
            <w:bookmarkStart w:id="71" w:name="OLE_LINK31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</w:t>
            </w:r>
            <w:bookmarkEnd w:id="70"/>
            <w:bookmarkEnd w:id="71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__万元</w:t>
            </w:r>
            <w:bookmarkEnd w:id="68"/>
            <w:bookmarkEnd w:id="6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</w:t>
            </w:r>
            <w:bookmarkStart w:id="72" w:name="OLE_LINK320"/>
            <w:bookmarkStart w:id="73" w:name="OLE_LINK321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同比增长____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bookmarkStart w:id="74" w:name="OLE_LINK322"/>
            <w:bookmarkStart w:id="75" w:name="OLE_LINK323"/>
            <w:bookmarkEnd w:id="72"/>
            <w:bookmarkEnd w:id="73"/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  <w:bookmarkEnd w:id="74"/>
            <w:bookmarkEnd w:id="7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>2017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年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实现跨境进口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销售额（或交易额）_______万元，同比增长____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%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E07AC8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境外业务类型：</w:t>
            </w:r>
            <w:bookmarkStart w:id="76" w:name="OLE_LINK203"/>
            <w:bookmarkStart w:id="77" w:name="OLE_LINK20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□</w:t>
            </w:r>
            <w:bookmarkEnd w:id="76"/>
            <w:bookmarkEnd w:id="77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商品销售 </w:t>
            </w:r>
            <w:bookmarkStart w:id="78" w:name="OLE_LINK2"/>
            <w:bookmarkStart w:id="79" w:name="OLE_LINK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</w:t>
            </w:r>
            <w:bookmarkStart w:id="80" w:name="OLE_LINK205"/>
            <w:bookmarkStart w:id="81" w:name="OLE_LINK206"/>
            <w:bookmarkStart w:id="82" w:name="OLE_LINK20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□</w:t>
            </w:r>
            <w:bookmarkEnd w:id="78"/>
            <w:bookmarkEnd w:id="7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商品采购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□</w:t>
            </w:r>
            <w:bookmarkEnd w:id="80"/>
            <w:bookmarkEnd w:id="81"/>
            <w:bookmarkEnd w:id="82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电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商相关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服务  □海外投资  </w:t>
            </w:r>
            <w:bookmarkStart w:id="83" w:name="OLE_LINK95"/>
            <w:bookmarkStart w:id="84" w:name="OLE_LINK98"/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□其他</w:t>
            </w:r>
            <w:bookmarkEnd w:id="83"/>
            <w:bookmarkEnd w:id="84"/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与境外____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知名品牌商建立合作关系；与境外_____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国际经销商建立合作关系。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是否提供电商服务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bookmarkStart w:id="85" w:name="OLE_LINK29"/>
            <w:bookmarkStart w:id="86" w:name="OLE_LINK30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85"/>
            <w:bookmarkEnd w:id="86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  <w:p w:rsid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服务类型：</w:t>
            </w:r>
            <w:bookmarkStart w:id="87" w:name="OLE_LINK37"/>
            <w:bookmarkStart w:id="88" w:name="OLE_LINK38"/>
            <w:bookmarkStart w:id="89" w:name="OLE_LINK94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87"/>
            <w:bookmarkEnd w:id="88"/>
            <w:bookmarkEnd w:id="89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营销服务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Start w:id="90" w:name="OLE_LINK99"/>
            <w:bookmarkStart w:id="91" w:name="OLE_LINK100"/>
            <w:bookmarkStart w:id="92" w:name="OLE_LINK101"/>
            <w:bookmarkStart w:id="93" w:name="OLE_LINK108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技术服务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90"/>
            <w:bookmarkEnd w:id="91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物流仓储</w:t>
            </w:r>
            <w:bookmarkEnd w:id="92"/>
            <w:bookmarkEnd w:id="93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□金融支付  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□其他</w:t>
            </w:r>
          </w:p>
          <w:p w:rsidR="00E07AC8" w:rsidRPr="00D90816" w:rsidRDefault="00E07AC8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是否开展大数据、云计算、人工智能等服务：</w:t>
            </w:r>
            <w:r w:rsidRPr="00E07AC8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□是     □否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设有海外公司或办事处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bookmarkStart w:id="94" w:name="OLE_LINK173"/>
            <w:bookmarkStart w:id="95" w:name="OLE_LINK174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bookmarkEnd w:id="94"/>
            <w:bookmarkEnd w:id="95"/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；</w:t>
            </w:r>
            <w:r w:rsidR="00E07AC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设有研发中心或实验室</w:t>
            </w:r>
            <w:r w:rsidR="00E07AC8" w:rsidRPr="00075C89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     </w:t>
            </w:r>
            <w:proofErr w:type="gramStart"/>
            <w:r w:rsidR="00E07AC8" w:rsidRPr="00E07AC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="00E07AC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；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设有境外线下店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bookmarkStart w:id="96" w:name="OLE_LINK207"/>
            <w:bookmarkStart w:id="97" w:name="OLE_LINK208"/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bookmarkEnd w:id="96"/>
            <w:bookmarkEnd w:id="97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；设有海外仓</w:t>
            </w:r>
            <w:bookmarkStart w:id="98" w:name="OLE_LINK185"/>
            <w:bookmarkStart w:id="99" w:name="OLE_LINK186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bookmarkStart w:id="100" w:name="OLE_LINK187"/>
            <w:bookmarkStart w:id="101" w:name="OLE_LINK188"/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  </w:t>
            </w:r>
            <w:bookmarkEnd w:id="98"/>
            <w:bookmarkEnd w:id="99"/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bookmarkEnd w:id="100"/>
            <w:bookmarkEnd w:id="101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proofErr w:type="gramStart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，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仓储面积________平方米，</w:t>
            </w:r>
            <w:bookmarkStart w:id="102" w:name="OLE_LINK191"/>
            <w:bookmarkStart w:id="103" w:name="OLE_LINK192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所在国家或地区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       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bookmarkEnd w:id="102"/>
            <w:bookmarkEnd w:id="103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  <w:p w:rsidR="00D90816" w:rsidRPr="00D90816" w:rsidRDefault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是否设有海外工厂：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否，所在的国家或地区</w:t>
            </w:r>
            <w:bookmarkStart w:id="104" w:name="OLE_LINK221"/>
            <w:bookmarkStart w:id="105" w:name="OLE_LINK222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     </w:t>
            </w:r>
            <w:bookmarkEnd w:id="104"/>
            <w:bookmarkEnd w:id="105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  <w:highlight w:val="yellow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区域发展平衡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企业投资涵盖地区：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□东北老工业基地 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  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□边境地区 □新疆和兵团 □西藏和四省藏区 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□赣南等原中央苏区 </w:t>
            </w:r>
            <w:bookmarkStart w:id="106" w:name="OLE_LINK324"/>
            <w:bookmarkStart w:id="107" w:name="OLE_LINK325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□</w:t>
            </w:r>
            <w:bookmarkEnd w:id="106"/>
            <w:bookmarkEnd w:id="107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深度贫困地区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□其他地区                    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投资形式：□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设独立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法人企业 □设分支机构或办事处 □建仓储等基础设施 □投资当地企业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是否为本地企业提供服务：</w:t>
            </w:r>
            <w:bookmarkStart w:id="108" w:name="OLE_LINK215"/>
            <w:bookmarkStart w:id="109" w:name="OLE_LINK216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08"/>
            <w:bookmarkEnd w:id="109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服务内容：</w:t>
            </w:r>
            <w:bookmarkStart w:id="110" w:name="OLE_LINK217"/>
            <w:bookmarkStart w:id="111" w:name="OLE_LINK218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10"/>
            <w:bookmarkEnd w:id="111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场地服务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咨询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 </w:t>
            </w:r>
            <w:bookmarkStart w:id="112" w:name="OLE_LINK219"/>
            <w:bookmarkStart w:id="113" w:name="OLE_LINK220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培训</w:t>
            </w:r>
            <w:bookmarkEnd w:id="112"/>
            <w:bookmarkEnd w:id="113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其他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</w:t>
            </w: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  <w:u w:val="single"/>
              </w:rPr>
              <w:t xml:space="preserve">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      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与________________（主要的5个）等地方政府签订合作协议，重点加强________________等方面的合作，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在________________（主要的5个）等地区建立分支机构或服务网点。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8748DC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创新驱动发展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是否应用以下新技术：</w:t>
            </w:r>
            <w:bookmarkStart w:id="114" w:name="OLE_LINK104"/>
            <w:bookmarkStart w:id="115" w:name="OLE_LINK105"/>
            <w:bookmarkStart w:id="116" w:name="OLE_LINK122"/>
            <w:bookmarkStart w:id="117" w:name="OLE_LINK25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14"/>
            <w:bookmarkEnd w:id="115"/>
            <w:bookmarkEnd w:id="116"/>
            <w:bookmarkEnd w:id="117"/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云计算</w:t>
            </w:r>
            <w:proofErr w:type="gramEnd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大数据</w:t>
            </w:r>
            <w:bookmarkStart w:id="118" w:name="OLE_LINK123"/>
            <w:bookmarkStart w:id="119" w:name="OLE_LINK124"/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18"/>
            <w:bookmarkEnd w:id="11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物联网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虚拟现实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区块链</w:t>
            </w:r>
            <w:bookmarkStart w:id="120" w:name="OLE_LINK114"/>
            <w:bookmarkStart w:id="121" w:name="OLE_LINK115"/>
          </w:p>
          <w:p w:rsidR="00D90816" w:rsidRPr="00D90816" w:rsidRDefault="00D90816" w:rsidP="00D90816">
            <w:pPr>
              <w:spacing w:line="360" w:lineRule="auto"/>
              <w:ind w:firstLineChars="850" w:firstLine="1785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bookmarkStart w:id="122" w:name="OLE_LINK326"/>
            <w:bookmarkStart w:id="123" w:name="OLE_LINK327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22"/>
            <w:bookmarkEnd w:id="123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人工智能 </w:t>
            </w:r>
            <w:r w:rsidRPr="00D90816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机器人</w:t>
            </w:r>
            <w:bookmarkEnd w:id="120"/>
            <w:bookmarkEnd w:id="121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 </w:t>
            </w:r>
            <w:bookmarkStart w:id="124" w:name="OLE_LINK125"/>
            <w:bookmarkStart w:id="125" w:name="OLE_LINK12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□其他_______</w:t>
            </w:r>
            <w:bookmarkStart w:id="126" w:name="OLE_LINK110"/>
            <w:bookmarkStart w:id="127" w:name="OLE_LINK113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</w:t>
            </w:r>
            <w:bookmarkEnd w:id="124"/>
            <w:bookmarkEnd w:id="12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</w:t>
            </w:r>
            <w:bookmarkEnd w:id="126"/>
            <w:bookmarkEnd w:id="127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新技术应用产业：</w:t>
            </w:r>
            <w:bookmarkStart w:id="128" w:name="OLE_LINK328"/>
            <w:bookmarkStart w:id="129" w:name="OLE_LINK329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28"/>
            <w:bookmarkEnd w:id="12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工业制造业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  <w:r w:rsidRPr="00D90816">
              <w:rPr>
                <w:rFonts w:ascii="宋体" w:eastAsia="宋体" w:hAnsi="宋体" w:cs="Times New Roman"/>
                <w:color w:val="000000"/>
                <w:szCs w:val="21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农业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  <w:r w:rsidRPr="00D90816">
              <w:rPr>
                <w:rFonts w:ascii="宋体" w:eastAsia="宋体" w:hAnsi="宋体" w:cs="Times New Roman"/>
                <w:color w:val="000000"/>
                <w:szCs w:val="21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商贸流通业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技术研发或应用取得成果：拥有技术专利______项，新产品______</w:t>
            </w:r>
            <w:proofErr w:type="gramStart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个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，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新增服务项目</w:t>
            </w:r>
            <w:bookmarkStart w:id="130" w:name="OLE_LINK255"/>
            <w:bookmarkStart w:id="131" w:name="OLE_LINK25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</w:t>
            </w:r>
            <w:bookmarkEnd w:id="130"/>
            <w:bookmarkEnd w:id="131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____类。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其他成效：________________________________________________________________________；</w:t>
            </w:r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  <w:highlight w:val="yellow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lastRenderedPageBreak/>
              <w:t>创业就业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从业人员合计_______人，2017年同比增加___%。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其中管理人员</w:t>
            </w:r>
            <w:bookmarkStart w:id="132" w:name="OLE_LINK178"/>
            <w:bookmarkStart w:id="133" w:name="OLE_LINK189"/>
            <w:bookmarkStart w:id="134" w:name="OLE_LINK268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____人</w:t>
            </w:r>
            <w:bookmarkEnd w:id="132"/>
            <w:bookmarkEnd w:id="133"/>
            <w:bookmarkEnd w:id="13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，营销人员____人，技术人员____人，物流人员____人。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其中大学生____人。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是否定期开展职业培训：</w:t>
            </w:r>
            <w:bookmarkStart w:id="135" w:name="OLE_LINK175"/>
            <w:bookmarkStart w:id="136" w:name="OLE_LINK176"/>
            <w:bookmarkStart w:id="137" w:name="OLE_LINK177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否；</w:t>
            </w:r>
            <w:bookmarkEnd w:id="135"/>
            <w:bookmarkEnd w:id="136"/>
            <w:bookmarkEnd w:id="137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2017年累计培训________人次。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bookmarkStart w:id="138" w:name="OLE_LINK158"/>
            <w:bookmarkStart w:id="139" w:name="OLE_LINK159"/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是否对创业企业有投资行为：</w:t>
            </w:r>
            <w:bookmarkStart w:id="140" w:name="OLE_LINK333"/>
            <w:bookmarkStart w:id="141" w:name="OLE_LINK334"/>
            <w:bookmarkStart w:id="142" w:name="OLE_LINK339"/>
            <w:bookmarkStart w:id="143" w:name="OLE_LINK340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40"/>
            <w:bookmarkEnd w:id="141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否；</w:t>
            </w:r>
            <w:bookmarkEnd w:id="142"/>
            <w:bookmarkEnd w:id="143"/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宋体"/>
                <w:color w:val="000000"/>
                <w:sz w:val="18"/>
                <w:szCs w:val="18"/>
              </w:rPr>
              <w:t>2017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年企业对创业企业开展了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________次投资，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合计投资金额约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________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万元。 </w:t>
            </w:r>
            <w:bookmarkEnd w:id="138"/>
            <w:bookmarkEnd w:id="139"/>
          </w:p>
        </w:tc>
      </w:tr>
      <w:tr w:rsidR="00D90816" w:rsidRPr="00D90816" w:rsidTr="00236CE9">
        <w:trPr>
          <w:jc w:val="center"/>
        </w:trPr>
        <w:tc>
          <w:tcPr>
            <w:tcW w:w="1701" w:type="dxa"/>
            <w:vAlign w:val="center"/>
          </w:tcPr>
          <w:p w:rsidR="00D90816" w:rsidRPr="00D90816" w:rsidRDefault="008748DC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传统产业转型升级</w:t>
            </w:r>
          </w:p>
        </w:tc>
        <w:tc>
          <w:tcPr>
            <w:tcW w:w="7655" w:type="dxa"/>
            <w:gridSpan w:val="13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企业在以下哪些经营环节推进线上线下融合：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bookmarkStart w:id="144" w:name="OLE_LINK341"/>
            <w:bookmarkStart w:id="145" w:name="OLE_LINK342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44"/>
            <w:bookmarkEnd w:id="145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营销及销售  </w:t>
            </w:r>
            <w:bookmarkStart w:id="146" w:name="OLE_LINK335"/>
            <w:bookmarkStart w:id="147" w:name="OLE_LINK336"/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bookmarkEnd w:id="146"/>
            <w:bookmarkEnd w:id="147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B2B及供应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链服务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</w:t>
            </w:r>
            <w:bookmarkStart w:id="148" w:name="OLE_LINK337"/>
            <w:bookmarkStart w:id="149" w:name="OLE_LINK338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□生产制造</w:t>
            </w:r>
            <w:bookmarkEnd w:id="148"/>
            <w:bookmarkEnd w:id="149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 □其他；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是否在客户关系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实现线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上线下融合：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是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否；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企业在如下哪些模式上实现电商与传统产业融合：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网络零售  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B2B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及供应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链服务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社</w:t>
            </w:r>
            <w:proofErr w:type="gramStart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交电商</w:t>
            </w:r>
            <w:proofErr w:type="gramEnd"/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工业互联网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门店数字化 </w:t>
            </w:r>
            <w:r w:rsidRPr="00D90816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   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跨境电商   </w:t>
            </w:r>
            <w:r w:rsidRPr="00D90816">
              <w:rPr>
                <w:rFonts w:ascii="宋体" w:eastAsia="宋体" w:hAnsi="宋体" w:cs="Times New Roman" w:hint="eastAsia"/>
                <w:color w:val="000000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其他。</w:t>
            </w:r>
          </w:p>
        </w:tc>
      </w:tr>
      <w:tr w:rsidR="00D90816" w:rsidRPr="00D90816" w:rsidTr="00236CE9">
        <w:trPr>
          <w:trHeight w:val="678"/>
          <w:jc w:val="center"/>
        </w:trPr>
        <w:tc>
          <w:tcPr>
            <w:tcW w:w="9356" w:type="dxa"/>
            <w:gridSpan w:val="14"/>
            <w:vAlign w:val="center"/>
          </w:tcPr>
          <w:p w:rsidR="00D90816" w:rsidRPr="00D90816" w:rsidRDefault="00D90816" w:rsidP="00D90816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D90816">
              <w:rPr>
                <w:rFonts w:ascii="宋体" w:eastAsia="宋体" w:hAnsi="宋体" w:cs="Times New Roman" w:hint="eastAsia"/>
                <w:b/>
                <w:szCs w:val="21"/>
              </w:rPr>
              <w:t>网上零售类、网上批发类企业填写此项</w:t>
            </w:r>
          </w:p>
        </w:tc>
      </w:tr>
      <w:tr w:rsidR="00D90816" w:rsidRPr="00D90816" w:rsidTr="00236CE9">
        <w:trPr>
          <w:cantSplit/>
          <w:trHeight w:val="997"/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2017年度电子商务交易情况</w:t>
            </w:r>
          </w:p>
        </w:tc>
        <w:tc>
          <w:tcPr>
            <w:tcW w:w="7513" w:type="dxa"/>
            <w:gridSpan w:val="12"/>
            <w:vAlign w:val="center"/>
          </w:tcPr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全年订单量_</w:t>
            </w:r>
            <w:bookmarkStart w:id="150" w:name="OLE_LINK16"/>
            <w:bookmarkStart w:id="151" w:name="OLE_LINK17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_______万个</w:t>
            </w:r>
            <w:bookmarkEnd w:id="150"/>
            <w:bookmarkEnd w:id="151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，交易额________万元或促成交易额_</w:t>
            </w:r>
            <w:bookmarkStart w:id="152" w:name="OLE_LINK4"/>
            <w:bookmarkStart w:id="153" w:name="OLE_LINK18"/>
            <w:bookmarkStart w:id="154" w:name="OLE_LINK1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</w:t>
            </w:r>
            <w:bookmarkEnd w:id="152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万元</w:t>
            </w:r>
            <w:bookmarkEnd w:id="153"/>
            <w:bookmarkEnd w:id="15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（B2B）。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营业收入总额</w:t>
            </w:r>
            <w:bookmarkStart w:id="155" w:name="OLE_LINK83"/>
            <w:bookmarkStart w:id="156" w:name="OLE_LINK8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</w:t>
            </w:r>
            <w:bookmarkStart w:id="157" w:name="OLE_LINK82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</w:t>
            </w:r>
            <w:bookmarkEnd w:id="155"/>
            <w:bookmarkEnd w:id="15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万元</w:t>
            </w:r>
            <w:bookmarkEnd w:id="157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</w:t>
            </w:r>
            <w:bookmarkStart w:id="158" w:name="OLE_LINK8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纳税________万元</w:t>
            </w:r>
            <w:bookmarkEnd w:id="158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  <w:p w:rsidR="00D90816" w:rsidRPr="00D90816" w:rsidRDefault="00D90816" w:rsidP="00D90816">
            <w:pPr>
              <w:spacing w:line="360" w:lineRule="auto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盈利情况：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盈利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持平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亏损</w:t>
            </w:r>
          </w:p>
        </w:tc>
      </w:tr>
      <w:tr w:rsidR="00D90816" w:rsidRPr="00D90816" w:rsidTr="00236CE9">
        <w:trPr>
          <w:jc w:val="center"/>
        </w:trPr>
        <w:tc>
          <w:tcPr>
            <w:tcW w:w="9356" w:type="dxa"/>
            <w:gridSpan w:val="14"/>
            <w:vAlign w:val="center"/>
          </w:tcPr>
          <w:p w:rsidR="00D90816" w:rsidRPr="00D90816" w:rsidRDefault="00D90816" w:rsidP="00D90816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Cs w:val="21"/>
              </w:rPr>
              <w:t>网络化服务企业填写此项</w:t>
            </w:r>
          </w:p>
        </w:tc>
      </w:tr>
      <w:tr w:rsidR="00D90816" w:rsidRPr="00D90816" w:rsidTr="00236CE9">
        <w:trPr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服务类型</w:t>
            </w:r>
          </w:p>
        </w:tc>
        <w:tc>
          <w:tcPr>
            <w:tcW w:w="7513" w:type="dxa"/>
            <w:gridSpan w:val="12"/>
            <w:vAlign w:val="center"/>
          </w:tcPr>
          <w:p w:rsidR="00D90816" w:rsidRPr="00D90816" w:rsidRDefault="00D90816" w:rsidP="00D90816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餐饮</w:t>
            </w:r>
            <w:r w:rsidRPr="00D90816"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医疗</w:t>
            </w:r>
            <w:r w:rsidRPr="00D90816"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文化</w:t>
            </w:r>
            <w:r w:rsidRPr="00D90816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FF0000"/>
                <w:szCs w:val="24"/>
              </w:rPr>
              <w:t xml:space="preserve"> </w:t>
            </w:r>
            <w:r w:rsidRPr="00D90816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 xml:space="preserve">□旅游 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</w:t>
            </w:r>
            <w:bookmarkStart w:id="159" w:name="OLE_LINK129"/>
            <w:bookmarkStart w:id="160" w:name="OLE_LINK130"/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旅游</w:t>
            </w:r>
            <w:bookmarkEnd w:id="159"/>
            <w:bookmarkEnd w:id="160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本地生活  </w:t>
            </w:r>
            <w:r w:rsidRPr="00D9081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其他__</w:t>
            </w:r>
            <w:bookmarkStart w:id="161" w:name="OLE_LINK14"/>
            <w:bookmarkStart w:id="162" w:name="OLE_LINK1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________</w:t>
            </w:r>
            <w:bookmarkEnd w:id="161"/>
            <w:bookmarkEnd w:id="162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________</w:t>
            </w:r>
          </w:p>
        </w:tc>
      </w:tr>
      <w:tr w:rsidR="00D90816" w:rsidRPr="00D90816" w:rsidTr="00236CE9">
        <w:trPr>
          <w:trHeight w:val="1197"/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2017年度经营情况</w:t>
            </w:r>
          </w:p>
        </w:tc>
        <w:tc>
          <w:tcPr>
            <w:tcW w:w="7513" w:type="dxa"/>
            <w:gridSpan w:val="12"/>
          </w:tcPr>
          <w:p w:rsidR="00D90816" w:rsidRPr="00D90816" w:rsidRDefault="00D90816" w:rsidP="00D90816">
            <w:pPr>
              <w:spacing w:before="240"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bookmarkStart w:id="163" w:name="OLE_LINK147"/>
            <w:bookmarkStart w:id="164" w:name="OLE_LINK148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营业收入________万元，通过电子商务网站、平台或手机APP收入占比__________，纳税________万元。</w:t>
            </w:r>
            <w:bookmarkEnd w:id="163"/>
            <w:bookmarkEnd w:id="164"/>
          </w:p>
        </w:tc>
      </w:tr>
      <w:tr w:rsidR="00D90816" w:rsidRPr="00D90816" w:rsidTr="00236CE9">
        <w:trPr>
          <w:trHeight w:val="580"/>
          <w:jc w:val="center"/>
        </w:trPr>
        <w:tc>
          <w:tcPr>
            <w:tcW w:w="9356" w:type="dxa"/>
            <w:gridSpan w:val="14"/>
            <w:vAlign w:val="center"/>
          </w:tcPr>
          <w:p w:rsidR="00D90816" w:rsidRPr="00D90816" w:rsidRDefault="00D90816" w:rsidP="00D90816">
            <w:pPr>
              <w:widowControl/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Cs w:val="21"/>
              </w:rPr>
              <w:t>电子商务服务企业填写此项</w:t>
            </w:r>
          </w:p>
        </w:tc>
      </w:tr>
      <w:tr w:rsidR="00D90816" w:rsidRPr="00D90816" w:rsidTr="00236CE9">
        <w:trPr>
          <w:cantSplit/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2017年度经营及服务企业情况</w:t>
            </w:r>
          </w:p>
        </w:tc>
        <w:tc>
          <w:tcPr>
            <w:tcW w:w="7513" w:type="dxa"/>
            <w:gridSpan w:val="12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年服务收入</w:t>
            </w:r>
            <w:bookmarkStart w:id="165" w:name="OLE_LINK131"/>
            <w:bookmarkStart w:id="166" w:name="OLE_LINK132"/>
            <w:bookmarkStart w:id="167" w:name="OLE_LINK6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________万元</w:t>
            </w:r>
            <w:bookmarkEnd w:id="165"/>
            <w:bookmarkEnd w:id="166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，</w:t>
            </w:r>
            <w:bookmarkEnd w:id="167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纳税________万元，服务企业或个体工商户数量________________家；</w:t>
            </w:r>
            <w:bookmarkStart w:id="168" w:name="OLE_LINK133"/>
            <w:bookmarkStart w:id="169" w:name="OLE_LINK13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平台企业所运营平台交易额________万元</w:t>
            </w:r>
            <w:bookmarkEnd w:id="168"/>
            <w:bookmarkEnd w:id="169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</w:tc>
      </w:tr>
      <w:tr w:rsidR="00D90816" w:rsidRPr="00D90816" w:rsidTr="00236CE9">
        <w:trPr>
          <w:trHeight w:val="519"/>
          <w:jc w:val="center"/>
        </w:trPr>
        <w:tc>
          <w:tcPr>
            <w:tcW w:w="9356" w:type="dxa"/>
            <w:gridSpan w:val="14"/>
            <w:vAlign w:val="center"/>
          </w:tcPr>
          <w:p w:rsidR="00D90816" w:rsidRPr="00D90816" w:rsidRDefault="00D90816" w:rsidP="00D90816">
            <w:pPr>
              <w:widowControl/>
              <w:spacing w:line="276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bookmarkStart w:id="170" w:name="OLE_LINK119"/>
            <w:bookmarkStart w:id="171" w:name="OLE_LINK120"/>
            <w:r w:rsidRPr="00D90816">
              <w:rPr>
                <w:rFonts w:ascii="宋体" w:eastAsia="宋体" w:hAnsi="宋体" w:cs="Times New Roman" w:hint="eastAsia"/>
                <w:b/>
                <w:szCs w:val="21"/>
              </w:rPr>
              <w:t>综合型电子商务企业填写此项</w:t>
            </w:r>
            <w:bookmarkEnd w:id="170"/>
            <w:bookmarkEnd w:id="171"/>
          </w:p>
        </w:tc>
      </w:tr>
      <w:tr w:rsidR="00D90816" w:rsidRPr="00D90816" w:rsidTr="00236CE9">
        <w:trPr>
          <w:cantSplit/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spacing w:line="276" w:lineRule="auto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lastRenderedPageBreak/>
              <w:t>2017年度收入情况</w:t>
            </w:r>
          </w:p>
        </w:tc>
        <w:tc>
          <w:tcPr>
            <w:tcW w:w="7513" w:type="dxa"/>
            <w:gridSpan w:val="12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全年订单量________万个；电子商务交易额________万元，或服务收入________万元；纳税________万元。</w:t>
            </w:r>
          </w:p>
        </w:tc>
      </w:tr>
      <w:tr w:rsidR="00D90816" w:rsidRPr="00D90816" w:rsidTr="00236CE9">
        <w:trPr>
          <w:trHeight w:val="464"/>
          <w:jc w:val="center"/>
        </w:trPr>
        <w:tc>
          <w:tcPr>
            <w:tcW w:w="9356" w:type="dxa"/>
            <w:gridSpan w:val="14"/>
            <w:vAlign w:val="center"/>
          </w:tcPr>
          <w:p w:rsidR="00D90816" w:rsidRPr="00D90816" w:rsidRDefault="00D90816" w:rsidP="00D90816">
            <w:pPr>
              <w:spacing w:line="360" w:lineRule="auto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bookmarkStart w:id="172" w:name="OLE_LINK135"/>
            <w:bookmarkStart w:id="173" w:name="OLE_LINK136"/>
            <w:r w:rsidRPr="00D90816">
              <w:rPr>
                <w:rFonts w:ascii="宋体" w:eastAsia="宋体" w:hAnsi="宋体" w:cs="Times New Roman" w:hint="eastAsia"/>
                <w:b/>
                <w:szCs w:val="21"/>
              </w:rPr>
              <w:t>其他电子商务企业</w:t>
            </w:r>
            <w:bookmarkEnd w:id="172"/>
            <w:bookmarkEnd w:id="173"/>
            <w:r w:rsidRPr="00D90816">
              <w:rPr>
                <w:rFonts w:ascii="宋体" w:eastAsia="宋体" w:hAnsi="宋体" w:cs="Times New Roman" w:hint="eastAsia"/>
                <w:b/>
                <w:szCs w:val="21"/>
              </w:rPr>
              <w:t>填写此项</w:t>
            </w:r>
          </w:p>
        </w:tc>
      </w:tr>
      <w:tr w:rsidR="00D90816" w:rsidRPr="00D90816" w:rsidTr="00236CE9">
        <w:trPr>
          <w:trHeight w:val="260"/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2017年度运营增长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7513" w:type="dxa"/>
            <w:gridSpan w:val="12"/>
            <w:vAlign w:val="center"/>
          </w:tcPr>
          <w:p w:rsidR="00D90816" w:rsidRPr="00D90816" w:rsidRDefault="00D90816" w:rsidP="00D90816">
            <w:pPr>
              <w:spacing w:line="360" w:lineRule="auto"/>
              <w:rPr>
                <w:rFonts w:ascii="宋体" w:eastAsia="宋体" w:hAnsi="宋体" w:cs="Times New Roman"/>
                <w:sz w:val="18"/>
                <w:szCs w:val="18"/>
              </w:rPr>
            </w:pPr>
            <w:bookmarkStart w:id="174" w:name="OLE_LINK146"/>
            <w:bookmarkStart w:id="175" w:name="OLE_LINK80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企业营业收入________万元；营业收入增长率________%</w:t>
            </w:r>
            <w:bookmarkEnd w:id="174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；企业应用载体年流量增长率________%</w:t>
            </w:r>
            <w:bookmarkEnd w:id="175"/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。</w:t>
            </w:r>
          </w:p>
        </w:tc>
      </w:tr>
      <w:tr w:rsidR="00D90816" w:rsidRPr="00D90816" w:rsidTr="00236CE9">
        <w:trPr>
          <w:trHeight w:val="1833"/>
          <w:jc w:val="center"/>
        </w:trPr>
        <w:tc>
          <w:tcPr>
            <w:tcW w:w="1843" w:type="dxa"/>
            <w:gridSpan w:val="2"/>
            <w:vAlign w:val="center"/>
          </w:tcPr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省级商务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主管部门</w:t>
            </w:r>
          </w:p>
          <w:p w:rsidR="00D90816" w:rsidRPr="00D90816" w:rsidRDefault="00D90816" w:rsidP="00D90816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考评意见</w:t>
            </w:r>
          </w:p>
        </w:tc>
        <w:tc>
          <w:tcPr>
            <w:tcW w:w="7513" w:type="dxa"/>
            <w:gridSpan w:val="12"/>
          </w:tcPr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:rsidR="00D90816" w:rsidRPr="00D90816" w:rsidRDefault="00D90816" w:rsidP="00D90816">
            <w:pPr>
              <w:spacing w:line="276" w:lineRule="auto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:rsidR="00D90816" w:rsidRPr="00D90816" w:rsidRDefault="00D90816" w:rsidP="00D90816">
            <w:pPr>
              <w:spacing w:line="276" w:lineRule="auto"/>
              <w:ind w:firstLineChars="900" w:firstLine="1620"/>
              <w:rPr>
                <w:rFonts w:ascii="宋体" w:eastAsia="宋体" w:hAnsi="宋体" w:cs="Times New Roman"/>
                <w:sz w:val="18"/>
                <w:szCs w:val="18"/>
              </w:rPr>
            </w:pPr>
            <w:r w:rsidRPr="00D90816">
              <w:rPr>
                <w:rFonts w:ascii="宋体" w:eastAsia="宋体" w:hAnsi="宋体" w:cs="Times New Roman" w:hint="eastAsia"/>
                <w:sz w:val="18"/>
                <w:szCs w:val="18"/>
              </w:rPr>
              <w:t>省级商务主管部门（盖章）                  年  月  日</w:t>
            </w:r>
          </w:p>
        </w:tc>
      </w:tr>
    </w:tbl>
    <w:p w:rsidR="00D90816" w:rsidRPr="00D90816" w:rsidRDefault="00D90816" w:rsidP="00D90816">
      <w:pPr>
        <w:rPr>
          <w:rFonts w:ascii="宋体" w:eastAsia="宋体" w:hAnsi="宋体" w:cs="Times New Roman"/>
          <w:szCs w:val="24"/>
        </w:rPr>
      </w:pPr>
    </w:p>
    <w:p w:rsidR="00465308" w:rsidRDefault="00465308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D90816" w:rsidRDefault="00D90816" w:rsidP="00465308">
      <w:pPr>
        <w:jc w:val="left"/>
        <w:rPr>
          <w:rFonts w:ascii="黑体" w:eastAsia="黑体" w:hAnsi="宋体" w:cs="Times New Roman"/>
          <w:sz w:val="32"/>
          <w:szCs w:val="32"/>
        </w:rPr>
      </w:pPr>
    </w:p>
    <w:p w:rsidR="007B04CC" w:rsidRPr="00465308" w:rsidRDefault="007B04CC" w:rsidP="00075C89">
      <w:pPr>
        <w:jc w:val="left"/>
      </w:pPr>
    </w:p>
    <w:sectPr w:rsidR="007B04CC" w:rsidRPr="00465308" w:rsidSect="005E063F">
      <w:footerReference w:type="even" r:id="rId9"/>
      <w:footerReference w:type="default" r:id="rId10"/>
      <w:pgSz w:w="11906" w:h="16838" w:code="9"/>
      <w:pgMar w:top="1077" w:right="1531" w:bottom="1077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C7" w:rsidRDefault="000D10C7" w:rsidP="00C26CEE">
      <w:r>
        <w:separator/>
      </w:r>
    </w:p>
  </w:endnote>
  <w:endnote w:type="continuationSeparator" w:id="0">
    <w:p w:rsidR="000D10C7" w:rsidRDefault="000D10C7" w:rsidP="00C2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amascus">
    <w:charset w:val="B2"/>
    <w:family w:val="auto"/>
    <w:pitch w:val="variable"/>
    <w:sig w:usb0="80002001" w:usb1="80000000" w:usb2="0000008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067114"/>
      <w:docPartObj>
        <w:docPartGallery w:val="Page Numbers (Bottom of Page)"/>
        <w:docPartUnique/>
      </w:docPartObj>
    </w:sdtPr>
    <w:sdtEndPr/>
    <w:sdtContent>
      <w:p w:rsidR="008D6C03" w:rsidRDefault="008D6C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516" w:rsidRPr="00721516">
          <w:rPr>
            <w:noProof/>
            <w:lang w:val="zh-CN"/>
          </w:rPr>
          <w:t>2</w:t>
        </w:r>
        <w:r>
          <w:fldChar w:fldCharType="end"/>
        </w:r>
      </w:p>
    </w:sdtContent>
  </w:sdt>
  <w:p w:rsidR="008D6C03" w:rsidRDefault="008D6C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512235"/>
      <w:docPartObj>
        <w:docPartGallery w:val="Page Numbers (Bottom of Page)"/>
        <w:docPartUnique/>
      </w:docPartObj>
    </w:sdtPr>
    <w:sdtEndPr/>
    <w:sdtContent>
      <w:p w:rsidR="00CE17D6" w:rsidRDefault="00CE17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516" w:rsidRPr="00721516">
          <w:rPr>
            <w:noProof/>
            <w:lang w:val="zh-CN"/>
          </w:rPr>
          <w:t>1</w:t>
        </w:r>
        <w:r>
          <w:fldChar w:fldCharType="end"/>
        </w:r>
      </w:p>
    </w:sdtContent>
  </w:sdt>
  <w:p w:rsidR="00CE17D6" w:rsidRDefault="00CE17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C7" w:rsidRDefault="000D10C7" w:rsidP="00C26CEE">
      <w:r>
        <w:separator/>
      </w:r>
    </w:p>
  </w:footnote>
  <w:footnote w:type="continuationSeparator" w:id="0">
    <w:p w:rsidR="000D10C7" w:rsidRDefault="000D10C7" w:rsidP="00C26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34E5B"/>
    <w:multiLevelType w:val="hybridMultilevel"/>
    <w:tmpl w:val="4588ECF2"/>
    <w:lvl w:ilvl="0" w:tplc="547EF1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8"/>
    <w:rsid w:val="000137A7"/>
    <w:rsid w:val="00015766"/>
    <w:rsid w:val="00016369"/>
    <w:rsid w:val="0006115F"/>
    <w:rsid w:val="000707DC"/>
    <w:rsid w:val="0007506D"/>
    <w:rsid w:val="00075C89"/>
    <w:rsid w:val="00080DF8"/>
    <w:rsid w:val="000850C1"/>
    <w:rsid w:val="000878F5"/>
    <w:rsid w:val="000A7633"/>
    <w:rsid w:val="000C6C78"/>
    <w:rsid w:val="000D10C7"/>
    <w:rsid w:val="000F7BD8"/>
    <w:rsid w:val="00120CEF"/>
    <w:rsid w:val="00126AF9"/>
    <w:rsid w:val="001522EE"/>
    <w:rsid w:val="00174190"/>
    <w:rsid w:val="001E1831"/>
    <w:rsid w:val="001E3F40"/>
    <w:rsid w:val="002112A4"/>
    <w:rsid w:val="0023140B"/>
    <w:rsid w:val="00236CE9"/>
    <w:rsid w:val="00295AC7"/>
    <w:rsid w:val="002F7E40"/>
    <w:rsid w:val="003244EF"/>
    <w:rsid w:val="003347BF"/>
    <w:rsid w:val="0034261D"/>
    <w:rsid w:val="003710B9"/>
    <w:rsid w:val="003927BE"/>
    <w:rsid w:val="003C441F"/>
    <w:rsid w:val="003C6905"/>
    <w:rsid w:val="003D19E1"/>
    <w:rsid w:val="00417609"/>
    <w:rsid w:val="0044139D"/>
    <w:rsid w:val="00465308"/>
    <w:rsid w:val="004C306A"/>
    <w:rsid w:val="004D74AD"/>
    <w:rsid w:val="004E291F"/>
    <w:rsid w:val="004E3C74"/>
    <w:rsid w:val="004E6693"/>
    <w:rsid w:val="00574497"/>
    <w:rsid w:val="005A29D9"/>
    <w:rsid w:val="005C624D"/>
    <w:rsid w:val="005D7840"/>
    <w:rsid w:val="005E063F"/>
    <w:rsid w:val="00607EBE"/>
    <w:rsid w:val="00612501"/>
    <w:rsid w:val="00616278"/>
    <w:rsid w:val="00621705"/>
    <w:rsid w:val="00641612"/>
    <w:rsid w:val="00654B93"/>
    <w:rsid w:val="006C18F8"/>
    <w:rsid w:val="00721516"/>
    <w:rsid w:val="00763612"/>
    <w:rsid w:val="00785760"/>
    <w:rsid w:val="007917CC"/>
    <w:rsid w:val="007B04CC"/>
    <w:rsid w:val="007C4B0F"/>
    <w:rsid w:val="007D1943"/>
    <w:rsid w:val="00816615"/>
    <w:rsid w:val="008748DC"/>
    <w:rsid w:val="00875412"/>
    <w:rsid w:val="00893F62"/>
    <w:rsid w:val="008B71F4"/>
    <w:rsid w:val="008D6C03"/>
    <w:rsid w:val="008E1C68"/>
    <w:rsid w:val="009617F8"/>
    <w:rsid w:val="009742EA"/>
    <w:rsid w:val="00980ACF"/>
    <w:rsid w:val="009A20BF"/>
    <w:rsid w:val="009C5D14"/>
    <w:rsid w:val="009F0828"/>
    <w:rsid w:val="00A15D68"/>
    <w:rsid w:val="00A40E3B"/>
    <w:rsid w:val="00AE7CEE"/>
    <w:rsid w:val="00B954EA"/>
    <w:rsid w:val="00BA3D41"/>
    <w:rsid w:val="00C2151E"/>
    <w:rsid w:val="00C26CEE"/>
    <w:rsid w:val="00C64E73"/>
    <w:rsid w:val="00C94713"/>
    <w:rsid w:val="00C94AF1"/>
    <w:rsid w:val="00CB4CF0"/>
    <w:rsid w:val="00CE17D6"/>
    <w:rsid w:val="00CE4EA9"/>
    <w:rsid w:val="00CE6FFD"/>
    <w:rsid w:val="00D865ED"/>
    <w:rsid w:val="00D90816"/>
    <w:rsid w:val="00DC2170"/>
    <w:rsid w:val="00DF4380"/>
    <w:rsid w:val="00E07AC8"/>
    <w:rsid w:val="00E216DA"/>
    <w:rsid w:val="00E43F2C"/>
    <w:rsid w:val="00E528D8"/>
    <w:rsid w:val="00E9028B"/>
    <w:rsid w:val="00EB46F5"/>
    <w:rsid w:val="00EB5259"/>
    <w:rsid w:val="00EC34FA"/>
    <w:rsid w:val="00F917CF"/>
    <w:rsid w:val="00FA6E49"/>
    <w:rsid w:val="00FE2594"/>
    <w:rsid w:val="00FE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DF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26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26C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6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26CEE"/>
    <w:rPr>
      <w:sz w:val="18"/>
      <w:szCs w:val="18"/>
    </w:rPr>
  </w:style>
  <w:style w:type="paragraph" w:styleId="a6">
    <w:name w:val="footnote text"/>
    <w:basedOn w:val="a"/>
    <w:link w:val="Char1"/>
    <w:uiPriority w:val="99"/>
    <w:semiHidden/>
    <w:unhideWhenUsed/>
    <w:rsid w:val="009617F8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9617F8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9617F8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CB4CF0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CB4C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DF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26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26C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6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26CEE"/>
    <w:rPr>
      <w:sz w:val="18"/>
      <w:szCs w:val="18"/>
    </w:rPr>
  </w:style>
  <w:style w:type="paragraph" w:styleId="a6">
    <w:name w:val="footnote text"/>
    <w:basedOn w:val="a"/>
    <w:link w:val="Char1"/>
    <w:uiPriority w:val="99"/>
    <w:semiHidden/>
    <w:unhideWhenUsed/>
    <w:rsid w:val="009617F8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9617F8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9617F8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CB4CF0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CB4C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3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AB85-8525-473C-954A-75DE3E42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531</Words>
  <Characters>3029</Characters>
  <Application>Microsoft Office Word</Application>
  <DocSecurity>0</DocSecurity>
  <Lines>25</Lines>
  <Paragraphs>7</Paragraphs>
  <ScaleCrop>false</ScaleCrop>
  <Company>Lenovo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ztt</dc:creator>
  <cp:lastModifiedBy>mofcom</cp:lastModifiedBy>
  <cp:revision>4</cp:revision>
  <cp:lastPrinted>2018-03-22T08:46:00Z</cp:lastPrinted>
  <dcterms:created xsi:type="dcterms:W3CDTF">2018-04-03T02:58:00Z</dcterms:created>
  <dcterms:modified xsi:type="dcterms:W3CDTF">2018-04-09T01:50:00Z</dcterms:modified>
</cp:coreProperties>
</file>